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945A32" w14:textId="77777777" w:rsidR="000A49EF" w:rsidRPr="00D95625" w:rsidRDefault="000A49EF" w:rsidP="000A49EF">
      <w:pPr>
        <w:rPr>
          <w:rFonts w:eastAsia="Times New Roman" w:cstheme="minorHAnsi"/>
          <w:sz w:val="22"/>
          <w:szCs w:val="22"/>
          <w:lang w:val="en-US"/>
        </w:rPr>
      </w:pPr>
    </w:p>
    <w:p w14:paraId="03E3AF23" w14:textId="0DB45218" w:rsidR="00F659FA" w:rsidRPr="00D95625" w:rsidRDefault="00D95625" w:rsidP="000A49EF">
      <w:pPr>
        <w:rPr>
          <w:rFonts w:eastAsia="Times New Roman" w:cstheme="minorHAnsi"/>
          <w:sz w:val="22"/>
          <w:szCs w:val="22"/>
          <w:lang w:val="en-US"/>
        </w:rPr>
      </w:pPr>
      <w:r w:rsidRPr="00D95625">
        <w:rPr>
          <w:rFonts w:eastAsia="Times New Roman" w:cstheme="minorHAnsi"/>
          <w:noProof/>
          <w:sz w:val="22"/>
          <w:szCs w:val="22"/>
          <w:lang w:val="en-US"/>
        </w:rPr>
        <w:drawing>
          <wp:inline distT="0" distB="0" distL="0" distR="0" wp14:anchorId="59BE0B2E" wp14:editId="2056E047">
            <wp:extent cx="5727700" cy="6813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9-07-19 at 19.02.34.png"/>
                    <pic:cNvPicPr/>
                  </pic:nvPicPr>
                  <pic:blipFill>
                    <a:blip r:embed="rId7">
                      <a:extLst>
                        <a:ext uri="{28A0092B-C50C-407E-A947-70E740481C1C}">
                          <a14:useLocalDpi xmlns:a14="http://schemas.microsoft.com/office/drawing/2010/main" val="0"/>
                        </a:ext>
                      </a:extLst>
                    </a:blip>
                    <a:stretch>
                      <a:fillRect/>
                    </a:stretch>
                  </pic:blipFill>
                  <pic:spPr>
                    <a:xfrm>
                      <a:off x="0" y="0"/>
                      <a:ext cx="5727700" cy="681355"/>
                    </a:xfrm>
                    <a:prstGeom prst="rect">
                      <a:avLst/>
                    </a:prstGeom>
                  </pic:spPr>
                </pic:pic>
              </a:graphicData>
            </a:graphic>
          </wp:inline>
        </w:drawing>
      </w:r>
    </w:p>
    <w:p w14:paraId="147B7C6D" w14:textId="77777777" w:rsidR="00D95625" w:rsidRPr="00D95625" w:rsidRDefault="00D95625" w:rsidP="00F659FA">
      <w:pPr>
        <w:jc w:val="center"/>
        <w:rPr>
          <w:rFonts w:eastAsia="Times New Roman" w:cstheme="minorHAnsi"/>
          <w:b/>
          <w:sz w:val="22"/>
          <w:szCs w:val="22"/>
          <w:lang w:val="en-US"/>
        </w:rPr>
      </w:pPr>
    </w:p>
    <w:p w14:paraId="1AD65DA9" w14:textId="3FE6CE0C" w:rsidR="000A49EF" w:rsidRPr="00D95625" w:rsidRDefault="000A49EF" w:rsidP="00F659FA">
      <w:pPr>
        <w:jc w:val="center"/>
        <w:rPr>
          <w:rFonts w:eastAsia="Times New Roman" w:cstheme="minorHAnsi"/>
          <w:b/>
          <w:sz w:val="22"/>
          <w:szCs w:val="22"/>
          <w:lang w:val="en-US"/>
        </w:rPr>
      </w:pPr>
      <w:r w:rsidRPr="00D95625">
        <w:rPr>
          <w:rFonts w:eastAsia="Times New Roman" w:cstheme="minorHAnsi"/>
          <w:b/>
          <w:sz w:val="22"/>
          <w:szCs w:val="22"/>
          <w:lang w:val="en-US"/>
        </w:rPr>
        <w:t>UNSG Summit Pledge Letter</w:t>
      </w:r>
    </w:p>
    <w:p w14:paraId="1415FEC1" w14:textId="6EB473D0" w:rsidR="000A49EF" w:rsidRPr="00D95625" w:rsidRDefault="00F659FA" w:rsidP="00F659FA">
      <w:pPr>
        <w:jc w:val="center"/>
        <w:rPr>
          <w:rFonts w:eastAsia="Times New Roman" w:cstheme="minorHAnsi"/>
          <w:b/>
          <w:sz w:val="22"/>
          <w:szCs w:val="22"/>
          <w:lang w:val="en-US"/>
        </w:rPr>
      </w:pPr>
      <w:r w:rsidRPr="00D95625">
        <w:rPr>
          <w:rFonts w:eastAsia="Times New Roman" w:cstheme="minorHAnsi"/>
          <w:b/>
          <w:sz w:val="22"/>
          <w:szCs w:val="22"/>
          <w:lang w:val="en-US"/>
        </w:rPr>
        <w:t>Business</w:t>
      </w:r>
      <w:r w:rsidR="000A49EF" w:rsidRPr="00D95625">
        <w:rPr>
          <w:rFonts w:eastAsia="Times New Roman" w:cstheme="minorHAnsi"/>
          <w:b/>
          <w:sz w:val="22"/>
          <w:szCs w:val="22"/>
          <w:lang w:val="en-US"/>
        </w:rPr>
        <w:t xml:space="preserve"> commitment to a just transition</w:t>
      </w:r>
      <w:r w:rsidR="00842C34" w:rsidRPr="00D95625">
        <w:rPr>
          <w:rFonts w:eastAsia="Times New Roman" w:cstheme="minorHAnsi"/>
          <w:b/>
          <w:sz w:val="22"/>
          <w:szCs w:val="22"/>
          <w:lang w:val="en-US"/>
        </w:rPr>
        <w:t xml:space="preserve"> and green, decent jobs</w:t>
      </w:r>
    </w:p>
    <w:p w14:paraId="281AE1CD" w14:textId="77777777" w:rsidR="000A49EF" w:rsidRPr="00D95625" w:rsidRDefault="000A49EF" w:rsidP="000A49EF">
      <w:pPr>
        <w:rPr>
          <w:rFonts w:eastAsia="Times New Roman" w:cstheme="minorHAnsi"/>
          <w:sz w:val="22"/>
          <w:szCs w:val="22"/>
          <w:lang w:val="en-US"/>
        </w:rPr>
      </w:pPr>
    </w:p>
    <w:p w14:paraId="2232EB61" w14:textId="5BAAF7B7" w:rsidR="000A49EF" w:rsidRPr="00D95625" w:rsidRDefault="000A49EF" w:rsidP="000A49EF">
      <w:pPr>
        <w:rPr>
          <w:rFonts w:eastAsia="Times New Roman" w:cstheme="minorHAnsi"/>
          <w:sz w:val="22"/>
          <w:szCs w:val="22"/>
          <w:lang w:val="en-US"/>
        </w:rPr>
      </w:pPr>
      <w:r w:rsidRPr="00D95625">
        <w:rPr>
          <w:rFonts w:eastAsia="Times New Roman" w:cstheme="minorHAnsi"/>
          <w:sz w:val="22"/>
          <w:szCs w:val="22"/>
          <w:lang w:val="en-US"/>
        </w:rPr>
        <w:t>Building an economy with net-zero global GHG emissions in the second half of this century, as the Paris Agreement envisions, will require bring significant technological, social and economic transformations</w:t>
      </w:r>
      <w:r w:rsidR="00F659FA" w:rsidRPr="00D95625">
        <w:rPr>
          <w:rFonts w:eastAsia="Times New Roman" w:cstheme="minorHAnsi"/>
          <w:sz w:val="22"/>
          <w:szCs w:val="22"/>
          <w:lang w:val="en-US"/>
        </w:rPr>
        <w:t xml:space="preserve">. </w:t>
      </w:r>
    </w:p>
    <w:p w14:paraId="48C166DF" w14:textId="77777777" w:rsidR="000A49EF" w:rsidRPr="00D95625" w:rsidRDefault="000A49EF" w:rsidP="000A49EF">
      <w:pPr>
        <w:rPr>
          <w:rFonts w:eastAsia="Times New Roman" w:cstheme="minorHAnsi"/>
          <w:sz w:val="22"/>
          <w:szCs w:val="22"/>
          <w:lang w:val="en-US"/>
        </w:rPr>
      </w:pPr>
    </w:p>
    <w:p w14:paraId="0C00C1C3" w14:textId="6CFAA0DD" w:rsidR="000A49EF" w:rsidRPr="00D95625" w:rsidRDefault="000A49EF" w:rsidP="000A49EF">
      <w:pPr>
        <w:rPr>
          <w:rFonts w:eastAsia="Times New Roman" w:cstheme="minorHAnsi"/>
          <w:sz w:val="22"/>
          <w:szCs w:val="22"/>
          <w:lang w:val="en-US"/>
        </w:rPr>
      </w:pPr>
      <w:r w:rsidRPr="00D95625">
        <w:rPr>
          <w:rFonts w:eastAsia="Times New Roman" w:cstheme="minorHAnsi"/>
          <w:sz w:val="22"/>
          <w:szCs w:val="22"/>
          <w:lang w:val="en-US"/>
        </w:rPr>
        <w:t>We must ensure this transformation bring about a just transition, where jobs are green and decent, greenhouse gas emissions are at net-zero, poverty is eradicated and communities are thriving and resilient. Businesses who endeavor to de-</w:t>
      </w:r>
      <w:proofErr w:type="spellStart"/>
      <w:r w:rsidRPr="00D95625">
        <w:rPr>
          <w:rFonts w:eastAsia="Times New Roman" w:cstheme="minorHAnsi"/>
          <w:sz w:val="22"/>
          <w:szCs w:val="22"/>
          <w:lang w:val="en-US"/>
        </w:rPr>
        <w:t>carbonise</w:t>
      </w:r>
      <w:proofErr w:type="spellEnd"/>
      <w:r w:rsidRPr="00D95625">
        <w:rPr>
          <w:rFonts w:eastAsia="Times New Roman" w:cstheme="minorHAnsi"/>
          <w:sz w:val="22"/>
          <w:szCs w:val="22"/>
          <w:lang w:val="en-US"/>
        </w:rPr>
        <w:t xml:space="preserve"> whilst creating green jobs and investing in retraining of workers, will maximise productivity, improve social license to operate and brand reputation, allowing them to grasp the commercial opportunities of the net-zero transition ahead of competitors</w:t>
      </w:r>
      <w:r w:rsidR="00F659FA" w:rsidRPr="00D95625">
        <w:rPr>
          <w:rFonts w:eastAsia="Times New Roman" w:cstheme="minorHAnsi"/>
          <w:sz w:val="22"/>
          <w:szCs w:val="22"/>
          <w:lang w:val="en-US"/>
        </w:rPr>
        <w:t xml:space="preserve">. </w:t>
      </w:r>
    </w:p>
    <w:p w14:paraId="65FA3D5D" w14:textId="77777777" w:rsidR="00F659FA" w:rsidRPr="00D95625" w:rsidRDefault="00F659FA" w:rsidP="000A49EF">
      <w:pPr>
        <w:rPr>
          <w:rFonts w:eastAsia="Times New Roman" w:cstheme="minorHAnsi"/>
          <w:sz w:val="22"/>
          <w:szCs w:val="22"/>
          <w:lang w:val="en-US"/>
        </w:rPr>
      </w:pPr>
    </w:p>
    <w:p w14:paraId="7E4B8FAC" w14:textId="5C94D707" w:rsidR="0089674F" w:rsidRPr="00D95625" w:rsidRDefault="00F659FA" w:rsidP="000A49EF">
      <w:pPr>
        <w:rPr>
          <w:rFonts w:eastAsia="Times New Roman" w:cstheme="minorHAnsi"/>
          <w:b/>
          <w:sz w:val="22"/>
          <w:szCs w:val="22"/>
          <w:u w:val="single"/>
          <w:lang w:val="en-US"/>
        </w:rPr>
      </w:pPr>
      <w:r w:rsidRPr="00D95625">
        <w:rPr>
          <w:rFonts w:eastAsia="Times New Roman" w:cstheme="minorHAnsi"/>
          <w:b/>
          <w:sz w:val="22"/>
          <w:szCs w:val="22"/>
          <w:u w:val="single"/>
          <w:lang w:val="en-US"/>
        </w:rPr>
        <w:t xml:space="preserve">The pledge </w:t>
      </w:r>
    </w:p>
    <w:p w14:paraId="33D3C5C0" w14:textId="77777777" w:rsidR="0089674F" w:rsidRPr="00D95625" w:rsidRDefault="0089674F" w:rsidP="000A49EF">
      <w:pPr>
        <w:rPr>
          <w:rFonts w:eastAsia="Times New Roman" w:cstheme="minorHAnsi"/>
          <w:sz w:val="22"/>
          <w:szCs w:val="22"/>
          <w:lang w:val="en-US"/>
        </w:rPr>
      </w:pPr>
    </w:p>
    <w:p w14:paraId="4ACD2F8A" w14:textId="77777777" w:rsidR="00D95625" w:rsidRPr="00D95625" w:rsidRDefault="00D95625" w:rsidP="00D95625">
      <w:pPr>
        <w:rPr>
          <w:rFonts w:cstheme="minorHAnsi"/>
          <w:sz w:val="22"/>
          <w:szCs w:val="22"/>
        </w:rPr>
      </w:pPr>
      <w:r w:rsidRPr="00D95625">
        <w:rPr>
          <w:rFonts w:cstheme="minorHAnsi"/>
          <w:sz w:val="22"/>
          <w:szCs w:val="22"/>
        </w:rPr>
        <w:t>We as a company have a responsibility, along with government, investors and other stakeholders to</w:t>
      </w:r>
    </w:p>
    <w:p w14:paraId="3CA59773" w14:textId="77777777" w:rsidR="00D95625" w:rsidRPr="00D95625" w:rsidRDefault="00D95625" w:rsidP="00D95625">
      <w:pPr>
        <w:rPr>
          <w:rFonts w:cstheme="minorHAnsi"/>
          <w:sz w:val="22"/>
          <w:szCs w:val="22"/>
        </w:rPr>
      </w:pPr>
      <w:r w:rsidRPr="00D95625">
        <w:rPr>
          <w:rFonts w:cstheme="minorHAnsi"/>
          <w:sz w:val="22"/>
          <w:szCs w:val="22"/>
        </w:rPr>
        <w:t>deliver a just transition, delivering a prosperous, green economy for all. As part of that responsibility,</w:t>
      </w:r>
    </w:p>
    <w:p w14:paraId="37AFFA35" w14:textId="77777777" w:rsidR="00D95625" w:rsidRPr="00D95625" w:rsidRDefault="00D95625" w:rsidP="00D95625">
      <w:pPr>
        <w:rPr>
          <w:rFonts w:cstheme="minorHAnsi"/>
          <w:sz w:val="22"/>
          <w:szCs w:val="22"/>
        </w:rPr>
      </w:pPr>
      <w:r w:rsidRPr="00D95625">
        <w:rPr>
          <w:rFonts w:cstheme="minorHAnsi"/>
          <w:sz w:val="22"/>
          <w:szCs w:val="22"/>
        </w:rPr>
        <w:t>we must ensure new jobs created in low emissions sectors are fair, decent and inclusive jobs.</w:t>
      </w:r>
    </w:p>
    <w:p w14:paraId="63F5E0CA" w14:textId="77777777" w:rsidR="00D95625" w:rsidRPr="00D95625" w:rsidRDefault="00D95625" w:rsidP="00D95625">
      <w:pPr>
        <w:rPr>
          <w:rFonts w:cstheme="minorHAnsi"/>
          <w:sz w:val="22"/>
          <w:szCs w:val="22"/>
        </w:rPr>
      </w:pPr>
    </w:p>
    <w:p w14:paraId="751E9E83" w14:textId="40FA78B7" w:rsidR="00D95625" w:rsidRPr="00D95625" w:rsidRDefault="00D95625" w:rsidP="00D95625">
      <w:pPr>
        <w:rPr>
          <w:rFonts w:cstheme="minorHAnsi"/>
          <w:sz w:val="22"/>
          <w:szCs w:val="22"/>
        </w:rPr>
      </w:pPr>
      <w:r w:rsidRPr="00D95625">
        <w:rPr>
          <w:rFonts w:cstheme="minorHAnsi"/>
          <w:sz w:val="22"/>
          <w:szCs w:val="22"/>
        </w:rPr>
        <w:t>We pledge to comply with the following standards with respect to our own employees, and only use</w:t>
      </w:r>
    </w:p>
    <w:p w14:paraId="7013A043" w14:textId="32B410EF" w:rsidR="0089674F" w:rsidRPr="00D95625" w:rsidRDefault="00D95625" w:rsidP="00D95625">
      <w:pPr>
        <w:rPr>
          <w:rFonts w:cstheme="minorHAnsi"/>
          <w:sz w:val="22"/>
          <w:szCs w:val="22"/>
        </w:rPr>
      </w:pPr>
      <w:r w:rsidRPr="00D95625">
        <w:rPr>
          <w:rFonts w:cstheme="minorHAnsi"/>
          <w:sz w:val="22"/>
          <w:szCs w:val="22"/>
        </w:rPr>
        <w:t>contractors who also comply with these standards:</w:t>
      </w:r>
    </w:p>
    <w:p w14:paraId="390F390E" w14:textId="77777777" w:rsidR="0089674F" w:rsidRPr="00D95625" w:rsidRDefault="0089674F" w:rsidP="0089674F">
      <w:pPr>
        <w:rPr>
          <w:rFonts w:cstheme="minorHAnsi"/>
          <w:b/>
          <w:sz w:val="22"/>
          <w:szCs w:val="22"/>
          <w:lang w:val="en-US"/>
        </w:rPr>
      </w:pPr>
    </w:p>
    <w:p w14:paraId="180CAD19" w14:textId="77777777" w:rsidR="0089674F" w:rsidRPr="00D95625" w:rsidRDefault="0089674F" w:rsidP="0089674F">
      <w:pPr>
        <w:pStyle w:val="ListParagraph"/>
        <w:numPr>
          <w:ilvl w:val="0"/>
          <w:numId w:val="1"/>
        </w:numPr>
        <w:rPr>
          <w:rFonts w:asciiTheme="minorHAnsi" w:hAnsiTheme="minorHAnsi" w:cstheme="minorHAnsi"/>
        </w:rPr>
      </w:pPr>
      <w:r w:rsidRPr="00D95625">
        <w:rPr>
          <w:rFonts w:asciiTheme="minorHAnsi" w:hAnsiTheme="minorHAnsi" w:cstheme="minorHAnsi"/>
        </w:rPr>
        <w:t>Social dialogue with workers and their unions.</w:t>
      </w:r>
    </w:p>
    <w:p w14:paraId="395957D9" w14:textId="77777777" w:rsidR="0089674F" w:rsidRPr="00D95625" w:rsidRDefault="0089674F" w:rsidP="0089674F">
      <w:pPr>
        <w:pStyle w:val="ListParagraph"/>
        <w:numPr>
          <w:ilvl w:val="0"/>
          <w:numId w:val="1"/>
        </w:numPr>
        <w:rPr>
          <w:rFonts w:asciiTheme="minorHAnsi" w:hAnsiTheme="minorHAnsi" w:cstheme="minorHAnsi"/>
        </w:rPr>
      </w:pPr>
      <w:proofErr w:type="spellStart"/>
      <w:r w:rsidRPr="00D95625">
        <w:rPr>
          <w:rFonts w:asciiTheme="minorHAnsi" w:hAnsiTheme="minorHAnsi" w:cstheme="minorHAnsi"/>
        </w:rPr>
        <w:t>Workers</w:t>
      </w:r>
      <w:proofErr w:type="spellEnd"/>
      <w:r w:rsidRPr="00D95625">
        <w:rPr>
          <w:rFonts w:asciiTheme="minorHAnsi" w:hAnsiTheme="minorHAnsi" w:cstheme="minorHAnsi"/>
        </w:rPr>
        <w:t xml:space="preserve"> rights, including the </w:t>
      </w:r>
      <w:hyperlink r:id="rId8" w:history="1">
        <w:r w:rsidRPr="00D95625">
          <w:rPr>
            <w:rFonts w:asciiTheme="minorHAnsi" w:hAnsiTheme="minorHAnsi" w:cstheme="minorHAnsi"/>
            <w:u w:val="single"/>
          </w:rPr>
          <w:t>ILO core labour standards</w:t>
        </w:r>
      </w:hyperlink>
      <w:r w:rsidRPr="00D95625">
        <w:rPr>
          <w:rFonts w:asciiTheme="minorHAnsi" w:hAnsiTheme="minorHAnsi" w:cstheme="minorHAnsi"/>
        </w:rPr>
        <w:t> and </w:t>
      </w:r>
      <w:hyperlink r:id="rId9" w:tgtFrame="_blank" w:history="1">
        <w:r w:rsidRPr="00D95625">
          <w:rPr>
            <w:rFonts w:asciiTheme="minorHAnsi" w:hAnsiTheme="minorHAnsi" w:cstheme="minorHAnsi"/>
            <w:u w:val="single"/>
          </w:rPr>
          <w:t>ILO occupational health</w:t>
        </w:r>
        <w:r w:rsidRPr="00D95625">
          <w:rPr>
            <w:rFonts w:asciiTheme="minorHAnsi" w:hAnsiTheme="minorHAnsi" w:cstheme="minorHAnsi"/>
          </w:rPr>
          <w:t xml:space="preserve"> and safety standards</w:t>
        </w:r>
      </w:hyperlink>
      <w:r w:rsidRPr="00D95625">
        <w:rPr>
          <w:rFonts w:asciiTheme="minorHAnsi" w:hAnsiTheme="minorHAnsi" w:cstheme="minorHAnsi"/>
        </w:rPr>
        <w:t>.</w:t>
      </w:r>
    </w:p>
    <w:p w14:paraId="338BE96A" w14:textId="77777777" w:rsidR="0089674F" w:rsidRPr="00D95625" w:rsidRDefault="0089674F" w:rsidP="0089674F">
      <w:pPr>
        <w:pStyle w:val="ListParagraph"/>
        <w:numPr>
          <w:ilvl w:val="0"/>
          <w:numId w:val="1"/>
        </w:numPr>
        <w:rPr>
          <w:rFonts w:asciiTheme="minorHAnsi" w:hAnsiTheme="minorHAnsi" w:cstheme="minorHAnsi"/>
        </w:rPr>
      </w:pPr>
      <w:r w:rsidRPr="00D95625">
        <w:rPr>
          <w:rFonts w:asciiTheme="minorHAnsi" w:hAnsiTheme="minorHAnsi" w:cstheme="minorHAnsi"/>
        </w:rPr>
        <w:t>Social protection, including pension and health.</w:t>
      </w:r>
    </w:p>
    <w:p w14:paraId="19864939" w14:textId="77777777" w:rsidR="0089674F" w:rsidRPr="00D95625" w:rsidRDefault="0089674F" w:rsidP="0089674F">
      <w:pPr>
        <w:pStyle w:val="ListParagraph"/>
        <w:numPr>
          <w:ilvl w:val="0"/>
          <w:numId w:val="1"/>
        </w:numPr>
        <w:rPr>
          <w:rFonts w:asciiTheme="minorHAnsi" w:hAnsiTheme="minorHAnsi" w:cstheme="minorHAnsi"/>
        </w:rPr>
      </w:pPr>
      <w:r w:rsidRPr="00D95625">
        <w:rPr>
          <w:rFonts w:asciiTheme="minorHAnsi" w:hAnsiTheme="minorHAnsi" w:cstheme="minorHAnsi"/>
        </w:rPr>
        <w:t>Wage guarantees</w:t>
      </w:r>
      <w:r w:rsidRPr="00D95625">
        <w:rPr>
          <w:rStyle w:val="FootnoteReference"/>
          <w:rFonts w:asciiTheme="minorHAnsi" w:hAnsiTheme="minorHAnsi" w:cstheme="minorHAnsi"/>
        </w:rPr>
        <w:footnoteReference w:id="1"/>
      </w:r>
      <w:r w:rsidRPr="00D95625">
        <w:rPr>
          <w:rFonts w:asciiTheme="minorHAnsi" w:hAnsiTheme="minorHAnsi" w:cstheme="minorHAnsi"/>
        </w:rPr>
        <w:t xml:space="preserve"> including prevailing wage rates for skilled workers in the relevant industries.</w:t>
      </w:r>
    </w:p>
    <w:p w14:paraId="4FB3CEA5" w14:textId="77777777" w:rsidR="0089674F" w:rsidRPr="00D95625" w:rsidRDefault="0089674F" w:rsidP="0089674F">
      <w:pPr>
        <w:rPr>
          <w:rFonts w:cstheme="minorHAnsi"/>
          <w:sz w:val="22"/>
          <w:szCs w:val="22"/>
        </w:rPr>
      </w:pPr>
    </w:p>
    <w:p w14:paraId="7AD23E7E" w14:textId="77777777" w:rsidR="00842C34" w:rsidRPr="00D95625" w:rsidRDefault="00842C34" w:rsidP="00842C34">
      <w:pPr>
        <w:rPr>
          <w:rFonts w:cstheme="minorHAnsi"/>
          <w:sz w:val="22"/>
          <w:szCs w:val="22"/>
        </w:rPr>
      </w:pPr>
      <w:r w:rsidRPr="00D95625">
        <w:rPr>
          <w:rFonts w:cstheme="minorHAnsi"/>
          <w:sz w:val="22"/>
          <w:szCs w:val="22"/>
        </w:rPr>
        <w:t xml:space="preserve">We also pledge to support our national governments to join the </w:t>
      </w:r>
      <w:r w:rsidRPr="00D95625">
        <w:rPr>
          <w:rFonts w:cstheme="minorHAnsi"/>
          <w:i/>
          <w:sz w:val="22"/>
          <w:szCs w:val="22"/>
        </w:rPr>
        <w:t>‘Advancing a Just Transition and the Creation of Green Jobs for All for Ambitious Climate Action’</w:t>
      </w:r>
      <w:r w:rsidRPr="00D95625">
        <w:rPr>
          <w:rFonts w:cstheme="minorHAnsi"/>
          <w:sz w:val="22"/>
          <w:szCs w:val="22"/>
        </w:rPr>
        <w:t xml:space="preserve"> initiative. We will encourage countries to support a just ecological transition by formulating national </w:t>
      </w:r>
      <w:r w:rsidRPr="00D95625">
        <w:rPr>
          <w:rFonts w:cstheme="minorHAnsi"/>
          <w:bCs/>
          <w:sz w:val="22"/>
          <w:szCs w:val="22"/>
        </w:rPr>
        <w:t xml:space="preserve">strategies for a just transition </w:t>
      </w:r>
      <w:r w:rsidRPr="00D95625">
        <w:rPr>
          <w:rFonts w:cstheme="minorHAnsi"/>
          <w:sz w:val="22"/>
          <w:szCs w:val="22"/>
        </w:rPr>
        <w:t xml:space="preserve">and decent jobs, within which business has an important role. </w:t>
      </w:r>
    </w:p>
    <w:p w14:paraId="1438C90D" w14:textId="77777777" w:rsidR="0089674F" w:rsidRPr="00D95625" w:rsidRDefault="0089674F" w:rsidP="0089674F">
      <w:pPr>
        <w:pStyle w:val="Default"/>
        <w:rPr>
          <w:rFonts w:asciiTheme="minorHAnsi" w:hAnsiTheme="minorHAnsi" w:cstheme="minorHAnsi"/>
          <w:bCs/>
          <w:sz w:val="22"/>
          <w:szCs w:val="22"/>
          <w:lang w:val="en-GB"/>
        </w:rPr>
      </w:pPr>
    </w:p>
    <w:p w14:paraId="6185B28A" w14:textId="77777777" w:rsidR="0089674F" w:rsidRPr="00D95625" w:rsidRDefault="0089674F" w:rsidP="0089674F">
      <w:pPr>
        <w:pStyle w:val="Default"/>
        <w:rPr>
          <w:rFonts w:asciiTheme="minorHAnsi" w:hAnsiTheme="minorHAnsi" w:cstheme="minorHAnsi"/>
          <w:bCs/>
          <w:sz w:val="22"/>
          <w:szCs w:val="22"/>
          <w:lang w:val="en-GB"/>
        </w:rPr>
      </w:pPr>
    </w:p>
    <w:p w14:paraId="7378FF36" w14:textId="77777777" w:rsidR="00F659FA" w:rsidRPr="00D95625" w:rsidRDefault="00F659FA" w:rsidP="000A49EF">
      <w:pPr>
        <w:rPr>
          <w:rFonts w:eastAsia="Times New Roman" w:cstheme="minorHAnsi"/>
          <w:sz w:val="22"/>
          <w:szCs w:val="22"/>
          <w:lang w:val="en-US"/>
        </w:rPr>
      </w:pPr>
      <w:bookmarkStart w:id="2" w:name="_GoBack"/>
      <w:bookmarkEnd w:id="2"/>
    </w:p>
    <w:p w14:paraId="6302604B" w14:textId="4C1B5AA2" w:rsidR="00DE5FC7" w:rsidRPr="00D95625" w:rsidRDefault="00D95625">
      <w:pPr>
        <w:rPr>
          <w:rFonts w:cstheme="minorHAnsi"/>
          <w:sz w:val="22"/>
          <w:szCs w:val="22"/>
        </w:rPr>
      </w:pPr>
      <w:r>
        <w:rPr>
          <w:rFonts w:cstheme="minorHAnsi"/>
          <w:sz w:val="22"/>
          <w:szCs w:val="22"/>
        </w:rPr>
        <w:t xml:space="preserve">INSERT LOGO HERE </w:t>
      </w:r>
    </w:p>
    <w:sectPr w:rsidR="00DE5FC7" w:rsidRPr="00D95625" w:rsidSect="00457F0A">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E3A944" w14:textId="77777777" w:rsidR="007519F1" w:rsidRDefault="007519F1" w:rsidP="0089674F">
      <w:r>
        <w:separator/>
      </w:r>
    </w:p>
  </w:endnote>
  <w:endnote w:type="continuationSeparator" w:id="0">
    <w:p w14:paraId="07EAFD84" w14:textId="77777777" w:rsidR="007519F1" w:rsidRDefault="007519F1" w:rsidP="00896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95CE2F" w14:textId="77777777" w:rsidR="007519F1" w:rsidRDefault="007519F1" w:rsidP="0089674F">
      <w:r>
        <w:separator/>
      </w:r>
    </w:p>
  </w:footnote>
  <w:footnote w:type="continuationSeparator" w:id="0">
    <w:p w14:paraId="505B1027" w14:textId="77777777" w:rsidR="007519F1" w:rsidRDefault="007519F1" w:rsidP="0089674F">
      <w:r>
        <w:continuationSeparator/>
      </w:r>
    </w:p>
  </w:footnote>
  <w:footnote w:id="1">
    <w:p w14:paraId="57C90A7F" w14:textId="77777777" w:rsidR="0089674F" w:rsidRPr="00744434" w:rsidRDefault="0089674F" w:rsidP="0089674F">
      <w:pPr>
        <w:pStyle w:val="FootnoteText"/>
        <w:rPr>
          <w:ins w:id="0" w:author="Andrea Guerrero" w:date="2019-05-13T10:33:00Z"/>
          <w:rFonts w:asciiTheme="minorHAnsi" w:hAnsiTheme="minorHAnsi"/>
          <w:sz w:val="20"/>
          <w:szCs w:val="20"/>
          <w:lang w:val="en-GB"/>
        </w:rPr>
      </w:pPr>
      <w:ins w:id="1" w:author="Andrea Guerrero" w:date="2019-05-13T10:33:00Z">
        <w:r w:rsidRPr="00744434">
          <w:rPr>
            <w:rStyle w:val="FootnoteReference"/>
            <w:rFonts w:asciiTheme="minorHAnsi" w:hAnsiTheme="minorHAnsi"/>
            <w:sz w:val="20"/>
            <w:szCs w:val="20"/>
          </w:rPr>
          <w:footnoteRef/>
        </w:r>
        <w:r w:rsidRPr="00744434">
          <w:rPr>
            <w:rFonts w:asciiTheme="minorHAnsi" w:hAnsiTheme="minorHAnsi"/>
            <w:sz w:val="20"/>
            <w:szCs w:val="20"/>
          </w:rPr>
          <w:t xml:space="preserve"> In line with ILO’s Protection of Wages Convention (No. 95) and </w:t>
        </w:r>
        <w:r w:rsidRPr="00744434">
          <w:rPr>
            <w:rFonts w:asciiTheme="minorHAnsi" w:hAnsiTheme="minorHAnsi"/>
            <w:sz w:val="20"/>
            <w:szCs w:val="20"/>
            <w:lang w:val="en"/>
          </w:rPr>
          <w:t>Protection of Wages Recommendation (No. 85)</w:t>
        </w:r>
        <w:r w:rsidRPr="00744434">
          <w:rPr>
            <w:rFonts w:asciiTheme="minorHAnsi" w:hAnsiTheme="minorHAnsi"/>
            <w:sz w:val="20"/>
            <w:szCs w:val="20"/>
          </w:rPr>
          <w:t>:</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D6FDB"/>
    <w:multiLevelType w:val="hybridMultilevel"/>
    <w:tmpl w:val="E8D0F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drea Guerrero">
    <w15:presenceInfo w15:providerId="AD" w15:userId="S-1-5-21-1266704185-1068072124-262303683-1839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888"/>
    <w:rsid w:val="00004FBF"/>
    <w:rsid w:val="000A1B38"/>
    <w:rsid w:val="000A49EF"/>
    <w:rsid w:val="001119AC"/>
    <w:rsid w:val="001F4D68"/>
    <w:rsid w:val="00457F0A"/>
    <w:rsid w:val="00484EEE"/>
    <w:rsid w:val="00487888"/>
    <w:rsid w:val="004C6ADC"/>
    <w:rsid w:val="007519F1"/>
    <w:rsid w:val="00806BEB"/>
    <w:rsid w:val="00831239"/>
    <w:rsid w:val="00842C34"/>
    <w:rsid w:val="0089674F"/>
    <w:rsid w:val="008F4BA7"/>
    <w:rsid w:val="00910064"/>
    <w:rsid w:val="009F1C01"/>
    <w:rsid w:val="00B54FA3"/>
    <w:rsid w:val="00D95625"/>
    <w:rsid w:val="00DB06AB"/>
    <w:rsid w:val="00E03989"/>
    <w:rsid w:val="00F659FA"/>
    <w:rsid w:val="00F906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01E6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9674F"/>
    <w:pPr>
      <w:autoSpaceDE w:val="0"/>
      <w:autoSpaceDN w:val="0"/>
      <w:adjustRightInd w:val="0"/>
    </w:pPr>
    <w:rPr>
      <w:rFonts w:ascii="Calibri" w:eastAsiaTheme="minorEastAsia" w:hAnsi="Calibri" w:cs="Calibri"/>
      <w:color w:val="000000"/>
      <w:lang w:eastAsia="zh-CN"/>
    </w:rPr>
  </w:style>
  <w:style w:type="paragraph" w:styleId="ListParagraph">
    <w:name w:val="List Paragraph"/>
    <w:basedOn w:val="Normal"/>
    <w:uiPriority w:val="34"/>
    <w:qFormat/>
    <w:rsid w:val="0089674F"/>
    <w:pPr>
      <w:ind w:left="720"/>
      <w:contextualSpacing/>
    </w:pPr>
    <w:rPr>
      <w:rFonts w:ascii="Calibri" w:hAnsi="Calibri" w:cs="Calibri"/>
      <w:sz w:val="22"/>
      <w:szCs w:val="22"/>
    </w:rPr>
  </w:style>
  <w:style w:type="character" w:styleId="CommentReference">
    <w:name w:val="annotation reference"/>
    <w:basedOn w:val="DefaultParagraphFont"/>
    <w:uiPriority w:val="99"/>
    <w:semiHidden/>
    <w:unhideWhenUsed/>
    <w:rsid w:val="0089674F"/>
    <w:rPr>
      <w:sz w:val="16"/>
      <w:szCs w:val="16"/>
    </w:rPr>
  </w:style>
  <w:style w:type="paragraph" w:styleId="CommentText">
    <w:name w:val="annotation text"/>
    <w:basedOn w:val="Normal"/>
    <w:link w:val="CommentTextChar"/>
    <w:uiPriority w:val="99"/>
    <w:semiHidden/>
    <w:unhideWhenUsed/>
    <w:rsid w:val="0089674F"/>
    <w:rPr>
      <w:rFonts w:ascii="Calibri" w:hAnsi="Calibri" w:cs="Calibri"/>
      <w:sz w:val="20"/>
      <w:szCs w:val="20"/>
    </w:rPr>
  </w:style>
  <w:style w:type="character" w:customStyle="1" w:styleId="CommentTextChar">
    <w:name w:val="Comment Text Char"/>
    <w:basedOn w:val="DefaultParagraphFont"/>
    <w:link w:val="CommentText"/>
    <w:uiPriority w:val="99"/>
    <w:semiHidden/>
    <w:rsid w:val="0089674F"/>
    <w:rPr>
      <w:rFonts w:ascii="Calibri" w:hAnsi="Calibri" w:cs="Calibri"/>
      <w:sz w:val="20"/>
      <w:szCs w:val="20"/>
      <w:lang w:val="en-GB"/>
    </w:rPr>
  </w:style>
  <w:style w:type="paragraph" w:styleId="FootnoteText">
    <w:name w:val="footnote text"/>
    <w:basedOn w:val="Normal"/>
    <w:link w:val="FootnoteTextChar"/>
    <w:uiPriority w:val="99"/>
    <w:unhideWhenUsed/>
    <w:rsid w:val="0089674F"/>
    <w:rPr>
      <w:rFonts w:ascii="Times New Roman" w:hAnsi="Times New Roman" w:cs="Times New Roman"/>
      <w:lang w:val="en-US"/>
    </w:rPr>
  </w:style>
  <w:style w:type="character" w:customStyle="1" w:styleId="FootnoteTextChar">
    <w:name w:val="Footnote Text Char"/>
    <w:basedOn w:val="DefaultParagraphFont"/>
    <w:link w:val="FootnoteText"/>
    <w:uiPriority w:val="99"/>
    <w:rsid w:val="0089674F"/>
    <w:rPr>
      <w:rFonts w:ascii="Times New Roman" w:hAnsi="Times New Roman" w:cs="Times New Roman"/>
    </w:rPr>
  </w:style>
  <w:style w:type="character" w:styleId="FootnoteReference">
    <w:name w:val="footnote reference"/>
    <w:basedOn w:val="DefaultParagraphFont"/>
    <w:uiPriority w:val="99"/>
    <w:unhideWhenUsed/>
    <w:rsid w:val="0089674F"/>
    <w:rPr>
      <w:vertAlign w:val="superscript"/>
    </w:rPr>
  </w:style>
  <w:style w:type="paragraph" w:styleId="BalloonText">
    <w:name w:val="Balloon Text"/>
    <w:basedOn w:val="Normal"/>
    <w:link w:val="BalloonTextChar"/>
    <w:uiPriority w:val="99"/>
    <w:semiHidden/>
    <w:unhideWhenUsed/>
    <w:rsid w:val="0089674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9674F"/>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54178">
      <w:bodyDiv w:val="1"/>
      <w:marLeft w:val="0"/>
      <w:marRight w:val="0"/>
      <w:marTop w:val="0"/>
      <w:marBottom w:val="0"/>
      <w:divBdr>
        <w:top w:val="none" w:sz="0" w:space="0" w:color="auto"/>
        <w:left w:val="none" w:sz="0" w:space="0" w:color="auto"/>
        <w:bottom w:val="none" w:sz="0" w:space="0" w:color="auto"/>
        <w:right w:val="none" w:sz="0" w:space="0" w:color="auto"/>
      </w:divBdr>
    </w:div>
    <w:div w:id="385186892">
      <w:bodyDiv w:val="1"/>
      <w:marLeft w:val="0"/>
      <w:marRight w:val="0"/>
      <w:marTop w:val="0"/>
      <w:marBottom w:val="0"/>
      <w:divBdr>
        <w:top w:val="none" w:sz="0" w:space="0" w:color="auto"/>
        <w:left w:val="none" w:sz="0" w:space="0" w:color="auto"/>
        <w:bottom w:val="none" w:sz="0" w:space="0" w:color="auto"/>
        <w:right w:val="none" w:sz="0" w:space="0" w:color="auto"/>
      </w:divBdr>
    </w:div>
    <w:div w:id="720402666">
      <w:bodyDiv w:val="1"/>
      <w:marLeft w:val="0"/>
      <w:marRight w:val="0"/>
      <w:marTop w:val="0"/>
      <w:marBottom w:val="0"/>
      <w:divBdr>
        <w:top w:val="none" w:sz="0" w:space="0" w:color="auto"/>
        <w:left w:val="none" w:sz="0" w:space="0" w:color="auto"/>
        <w:bottom w:val="none" w:sz="0" w:space="0" w:color="auto"/>
        <w:right w:val="none" w:sz="0" w:space="0" w:color="auto"/>
      </w:divBdr>
      <w:divsChild>
        <w:div w:id="1204826427">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o.org/global/standards/introduction-to-international-labour-standards/conventions-and-recommendations/lang--en/index.ht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lo.org/global/standards/subjects-covered-by-international-labour-standards/occupational-safety-and-health/lang--en/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338</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Hickson</dc:creator>
  <cp:keywords/>
  <dc:description/>
  <cp:lastModifiedBy>Kate Ormiston Smith</cp:lastModifiedBy>
  <cp:revision>2</cp:revision>
  <dcterms:created xsi:type="dcterms:W3CDTF">2019-07-19T18:04:00Z</dcterms:created>
  <dcterms:modified xsi:type="dcterms:W3CDTF">2019-07-19T18:04:00Z</dcterms:modified>
</cp:coreProperties>
</file>